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1735B8" w14:textId="6B106852" w:rsidR="00F152C1" w:rsidRPr="00F152C1" w:rsidRDefault="000940D5" w:rsidP="002C2FB9">
      <w:pPr>
        <w:spacing w:after="0"/>
        <w:jc w:val="left"/>
        <w:rPr>
          <w:b/>
          <w:szCs w:val="22"/>
        </w:rPr>
      </w:pPr>
      <w:r w:rsidRPr="00381F7B">
        <w:rPr>
          <w:szCs w:val="22"/>
        </w:rPr>
        <w:t xml:space="preserve">Smlouva o dílo: </w:t>
      </w:r>
      <w:r w:rsidRPr="00381F7B">
        <w:rPr>
          <w:szCs w:val="22"/>
        </w:rPr>
        <w:tab/>
      </w:r>
      <w:r w:rsidR="00F152C1">
        <w:rPr>
          <w:szCs w:val="22"/>
        </w:rPr>
        <w:tab/>
      </w:r>
      <w:r w:rsidR="00F152C1">
        <w:rPr>
          <w:b/>
          <w:szCs w:val="22"/>
        </w:rPr>
        <w:t>„</w:t>
      </w:r>
      <w:r w:rsidR="002C2FB9">
        <w:rPr>
          <w:b/>
          <w:szCs w:val="22"/>
        </w:rPr>
        <w:t>PD - Trolejbusová trať Dědičná</w:t>
      </w:r>
      <w:bookmarkStart w:id="0" w:name="_GoBack"/>
      <w:bookmarkEnd w:id="0"/>
      <w:del w:id="1" w:author="Kolarčíková Eva, Ing." w:date="2025-02-14T12:41:00Z">
        <w:r w:rsidR="002C2FB9" w:rsidDel="00325B19">
          <w:rPr>
            <w:b/>
            <w:szCs w:val="22"/>
          </w:rPr>
          <w:delText xml:space="preserve"> </w:delText>
        </w:r>
      </w:del>
      <w:r w:rsidR="002C2FB9">
        <w:rPr>
          <w:b/>
          <w:szCs w:val="22"/>
        </w:rPr>
        <w:t xml:space="preserve"> -</w:t>
      </w:r>
      <w:del w:id="2" w:author="Kolarčíková Eva, Ing." w:date="2025-02-14T12:41:00Z">
        <w:r w:rsidR="002C2FB9" w:rsidDel="00325B19">
          <w:rPr>
            <w:b/>
            <w:szCs w:val="22"/>
          </w:rPr>
          <w:delText xml:space="preserve"> </w:delText>
        </w:r>
      </w:del>
      <w:r w:rsidR="002C2FB9">
        <w:rPr>
          <w:b/>
          <w:szCs w:val="22"/>
        </w:rPr>
        <w:t xml:space="preserve"> Michálkovická</w:t>
      </w:r>
      <w:r w:rsidR="00F152C1">
        <w:rPr>
          <w:b/>
          <w:szCs w:val="22"/>
        </w:rPr>
        <w:t>“.</w:t>
      </w:r>
      <w:r w:rsidR="00F152C1" w:rsidRPr="00F152C1">
        <w:rPr>
          <w:b/>
          <w:szCs w:val="22"/>
        </w:rPr>
        <w:t xml:space="preserve"> </w:t>
      </w:r>
    </w:p>
    <w:p w14:paraId="75CF556D" w14:textId="7D46B30C" w:rsidR="000940D5" w:rsidRPr="00922624" w:rsidRDefault="000940D5" w:rsidP="000940D5">
      <w:pPr>
        <w:spacing w:after="0"/>
        <w:ind w:left="2835" w:hanging="2835"/>
        <w:rPr>
          <w:b/>
          <w:szCs w:val="22"/>
        </w:rPr>
      </w:pPr>
    </w:p>
    <w:p w14:paraId="2E0D1D8D" w14:textId="1C4FC81A" w:rsidR="000940D5" w:rsidRDefault="000940D5" w:rsidP="000940D5">
      <w:pPr>
        <w:spacing w:after="0"/>
        <w:rPr>
          <w:b/>
          <w:sz w:val="20"/>
        </w:rPr>
      </w:pPr>
      <w:r w:rsidRPr="00381F7B">
        <w:rPr>
          <w:szCs w:val="22"/>
        </w:rPr>
        <w:t xml:space="preserve">Číslo smlouvy objednatele: </w:t>
      </w:r>
      <w:r w:rsidRPr="00381F7B">
        <w:rPr>
          <w:szCs w:val="22"/>
        </w:rPr>
        <w:tab/>
      </w:r>
      <w:r w:rsidR="00F152C1" w:rsidRPr="00BC5D10">
        <w:rPr>
          <w:b/>
          <w:szCs w:val="22"/>
        </w:rPr>
        <w:t>DOD202</w:t>
      </w:r>
      <w:r w:rsidR="00F152C1">
        <w:rPr>
          <w:b/>
          <w:szCs w:val="22"/>
        </w:rPr>
        <w:t>42594</w:t>
      </w:r>
    </w:p>
    <w:p w14:paraId="483373E1" w14:textId="77777777" w:rsidR="000940D5" w:rsidRPr="00EB4FB6" w:rsidRDefault="000940D5" w:rsidP="000940D5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spacing w:after="0"/>
        <w:rPr>
          <w:b/>
          <w:bCs/>
          <w:iCs/>
          <w:szCs w:val="22"/>
        </w:rPr>
      </w:pPr>
      <w:r w:rsidRPr="00F7556D">
        <w:rPr>
          <w:szCs w:val="22"/>
        </w:rPr>
        <w:t xml:space="preserve">Číslo smlouvy zhotovitele: </w:t>
      </w:r>
      <w:r>
        <w:rPr>
          <w:szCs w:val="22"/>
        </w:rPr>
        <w:tab/>
      </w:r>
      <w:r w:rsidRPr="003169F4">
        <w:rPr>
          <w:i/>
          <w:color w:val="00B0F0"/>
          <w:szCs w:val="22"/>
        </w:rPr>
        <w:t>(POZN. Doplní uchazeč, poté poznámku vymažte)</w:t>
      </w:r>
      <w:r>
        <w:rPr>
          <w:b/>
          <w:bCs/>
          <w:iCs/>
        </w:rPr>
        <w:tab/>
      </w:r>
    </w:p>
    <w:p w14:paraId="13F70038" w14:textId="09A0DAF4" w:rsidR="000C5B9D" w:rsidRDefault="001960F7" w:rsidP="001E6BA7">
      <w:pPr>
        <w:pStyle w:val="Nadpis1"/>
        <w:jc w:val="center"/>
      </w:pPr>
      <w:r w:rsidRPr="00917092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>č.</w:t>
      </w:r>
      <w:r w:rsidR="00A136C8"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907376">
        <w:rPr>
          <w:b/>
          <w:sz w:val="24"/>
          <w:szCs w:val="24"/>
        </w:rPr>
        <w:t>Základní požadavky</w:t>
      </w:r>
      <w:r w:rsidR="00907376" w:rsidRPr="0029372F">
        <w:rPr>
          <w:b/>
          <w:sz w:val="24"/>
          <w:szCs w:val="24"/>
        </w:rPr>
        <w:t xml:space="preserve"> </w:t>
      </w:r>
      <w:r w:rsidR="00907376">
        <w:rPr>
          <w:b/>
          <w:sz w:val="24"/>
          <w:szCs w:val="24"/>
        </w:rPr>
        <w:t xml:space="preserve">k zajištění </w:t>
      </w:r>
      <w:r w:rsidR="00907376" w:rsidRPr="0029372F">
        <w:rPr>
          <w:b/>
          <w:sz w:val="24"/>
          <w:szCs w:val="24"/>
        </w:rPr>
        <w:t>dozoru</w:t>
      </w:r>
      <w:r w:rsidR="00907376">
        <w:rPr>
          <w:b/>
          <w:sz w:val="24"/>
          <w:szCs w:val="24"/>
        </w:rPr>
        <w:t xml:space="preserve"> projektanta</w:t>
      </w:r>
    </w:p>
    <w:p w14:paraId="5AFF8D7D" w14:textId="77777777" w:rsidR="00907376" w:rsidRDefault="00907376" w:rsidP="00907376">
      <w:r w:rsidRPr="001B4BE0">
        <w:t xml:space="preserve">Výkon </w:t>
      </w:r>
      <w:r>
        <w:t xml:space="preserve">dozoru projektanta </w:t>
      </w:r>
      <w:r w:rsidRPr="001B4BE0">
        <w:t xml:space="preserve">dle § </w:t>
      </w:r>
      <w:r>
        <w:t>14</w:t>
      </w:r>
      <w:r w:rsidRPr="001B4BE0">
        <w:t xml:space="preserve">, </w:t>
      </w:r>
      <w:r>
        <w:t>písmene h)</w:t>
      </w:r>
      <w:r w:rsidRPr="001B4BE0">
        <w:t xml:space="preserve"> stavebního zákona č</w:t>
      </w:r>
      <w:r>
        <w:t>.</w:t>
      </w:r>
      <w:r w:rsidRPr="001B4BE0">
        <w:t xml:space="preserve"> </w:t>
      </w:r>
      <w:r>
        <w:t>2</w:t>
      </w:r>
      <w:r w:rsidRPr="001B4BE0">
        <w:t>83/20</w:t>
      </w:r>
      <w:r>
        <w:t>21</w:t>
      </w:r>
      <w:r w:rsidRPr="001B4BE0">
        <w:t xml:space="preserve"> Sb.</w:t>
      </w:r>
      <w:r>
        <w:t xml:space="preserve">, ve znění pozdějších </w:t>
      </w:r>
      <w:proofErr w:type="gramStart"/>
      <w:r>
        <w:t xml:space="preserve">předpisů </w:t>
      </w:r>
      <w:r w:rsidRPr="001B4BE0">
        <w:t xml:space="preserve"> </w:t>
      </w:r>
      <w:r>
        <w:t>bude</w:t>
      </w:r>
      <w:proofErr w:type="gramEnd"/>
      <w:r>
        <w:t xml:space="preserve"> mimo jiné zahrnovat:</w:t>
      </w:r>
    </w:p>
    <w:p w14:paraId="18E3E8DA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Dozor projektanta při realizaci stavby k zabezpečení souladu s dokumentací souborného řešení projektu, jak z hlediska vlastního řešení stavby, tak také z hlediska postupu a respektování podmínek výstavby.</w:t>
      </w:r>
    </w:p>
    <w:p w14:paraId="7A68B102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1D5B9450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5D557AD5" w14:textId="77777777" w:rsidR="00907376" w:rsidRPr="00174E27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335618F1" w14:textId="77777777" w:rsidR="00907376" w:rsidRPr="00F04D5F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0907AE0B" w14:textId="77777777" w:rsidR="00907376" w:rsidRPr="00F04D5F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3</w:t>
      </w:r>
      <w:r w:rsidRPr="00F04D5F">
        <w:t xml:space="preserve"> měsíců.</w:t>
      </w:r>
    </w:p>
    <w:p w14:paraId="06ACA355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2802A45C" w14:textId="77777777" w:rsidR="00907376" w:rsidRDefault="00907376" w:rsidP="00907376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086824E8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1E5C96B3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610E1044" w14:textId="77777777" w:rsidR="00907376" w:rsidRPr="00174E27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7392E63A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dozor projektanta, do stavebního deníku. </w:t>
      </w:r>
    </w:p>
    <w:p w14:paraId="659743FE" w14:textId="77777777" w:rsidR="00907376" w:rsidRDefault="00907376" w:rsidP="00907376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77184A1A" w14:textId="77777777" w:rsidR="00907376" w:rsidRDefault="00907376" w:rsidP="00907376"/>
    <w:p w14:paraId="79DFB7AF" w14:textId="77777777" w:rsidR="00907376" w:rsidRDefault="00907376" w:rsidP="00907376">
      <w:r>
        <w:t>Ostatní:</w:t>
      </w:r>
    </w:p>
    <w:p w14:paraId="1696B8AD" w14:textId="77777777" w:rsidR="00907376" w:rsidRPr="001B4BE0" w:rsidRDefault="00907376" w:rsidP="00907376">
      <w:pPr>
        <w:pStyle w:val="Odstavecseseznamem"/>
        <w:numPr>
          <w:ilvl w:val="0"/>
          <w:numId w:val="15"/>
        </w:numPr>
        <w:spacing w:after="0"/>
      </w:pPr>
      <w:r>
        <w:t xml:space="preserve">Fyzická osoba, která bude provádět </w:t>
      </w:r>
      <w:r w:rsidRPr="00093AF8">
        <w:t>dozor</w:t>
      </w:r>
      <w:r>
        <w:t xml:space="preserve"> projektanta,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1542DD79" w14:textId="77777777" w:rsidR="00531AD5" w:rsidRPr="008C5E9A" w:rsidRDefault="00531AD5" w:rsidP="00531AD5">
      <w:pPr>
        <w:pStyle w:val="Zkladntext"/>
        <w:tabs>
          <w:tab w:val="left" w:pos="5760"/>
        </w:tabs>
        <w:rPr>
          <w:sz w:val="22"/>
          <w:szCs w:val="22"/>
        </w:rPr>
      </w:pPr>
    </w:p>
    <w:p w14:paraId="41371F08" w14:textId="77777777" w:rsidR="004F685C" w:rsidRPr="00531AD5" w:rsidRDefault="004F685C" w:rsidP="00531AD5">
      <w:pPr>
        <w:rPr>
          <w:szCs w:val="22"/>
        </w:rPr>
      </w:pPr>
    </w:p>
    <w:sectPr w:rsidR="004F685C" w:rsidRPr="00531AD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FB023A" w14:textId="77777777" w:rsidR="00FB26CF" w:rsidRDefault="00FB26CF" w:rsidP="00360830">
      <w:r>
        <w:separator/>
      </w:r>
    </w:p>
  </w:endnote>
  <w:endnote w:type="continuationSeparator" w:id="0">
    <w:p w14:paraId="1B5B0CD4" w14:textId="77777777" w:rsidR="00FB26CF" w:rsidRDefault="00FB26C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73B63" w14:textId="77777777" w:rsidR="001960F7" w:rsidRPr="001960F7" w:rsidRDefault="004F685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>PD – Oprava fasády a zateplení budovy PŘ DPO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BDE2E8A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06394" w14:textId="5BD3548A" w:rsidR="001E4DD0" w:rsidRPr="001960F7" w:rsidRDefault="001960F7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8C8285" w14:textId="77777777" w:rsidR="00FB26CF" w:rsidRDefault="00FB26CF" w:rsidP="00360830">
      <w:r>
        <w:separator/>
      </w:r>
    </w:p>
  </w:footnote>
  <w:footnote w:type="continuationSeparator" w:id="0">
    <w:p w14:paraId="0447019A" w14:textId="77777777" w:rsidR="00FB26CF" w:rsidRDefault="00FB26C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3F17F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071481E" wp14:editId="44E8A1C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DAFA7" w14:textId="77777777" w:rsidR="001960F7" w:rsidRDefault="001960F7" w:rsidP="00835590">
    <w:pPr>
      <w:pStyle w:val="Zhlav"/>
      <w:spacing w:before="120"/>
    </w:pPr>
  </w:p>
  <w:p w14:paraId="69F89047" w14:textId="77777777" w:rsidR="001960F7" w:rsidRDefault="001960F7" w:rsidP="00835590">
    <w:pPr>
      <w:pStyle w:val="Zhlav"/>
      <w:spacing w:before="120"/>
    </w:pPr>
  </w:p>
  <w:p w14:paraId="7FC3E24F" w14:textId="77777777" w:rsidR="001960F7" w:rsidRDefault="001960F7" w:rsidP="00835590">
    <w:pPr>
      <w:pStyle w:val="Zhlav"/>
      <w:spacing w:before="120"/>
    </w:pPr>
  </w:p>
  <w:p w14:paraId="18CDEDD5" w14:textId="77777777" w:rsidR="001960F7" w:rsidRDefault="001960F7" w:rsidP="00835590">
    <w:pPr>
      <w:pStyle w:val="Zhlav"/>
      <w:spacing w:before="120"/>
    </w:pPr>
  </w:p>
  <w:p w14:paraId="2F29C50B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B934B4D" wp14:editId="4CBC940D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98890B5" wp14:editId="072475B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larčíková Eva, Ing.">
    <w15:presenceInfo w15:providerId="AD" w15:userId="S-1-5-21-1688287415-1860907588-483988704-6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02C"/>
    <w:rsid w:val="0000791F"/>
    <w:rsid w:val="00012348"/>
    <w:rsid w:val="00020CCD"/>
    <w:rsid w:val="0004092B"/>
    <w:rsid w:val="00061B83"/>
    <w:rsid w:val="00066687"/>
    <w:rsid w:val="0007345D"/>
    <w:rsid w:val="000940D5"/>
    <w:rsid w:val="00094C52"/>
    <w:rsid w:val="000A59BF"/>
    <w:rsid w:val="000C4E61"/>
    <w:rsid w:val="000C5B9D"/>
    <w:rsid w:val="000D3133"/>
    <w:rsid w:val="00110139"/>
    <w:rsid w:val="00133623"/>
    <w:rsid w:val="00145A19"/>
    <w:rsid w:val="001526C2"/>
    <w:rsid w:val="00163DD8"/>
    <w:rsid w:val="0018131B"/>
    <w:rsid w:val="001906A1"/>
    <w:rsid w:val="001960F7"/>
    <w:rsid w:val="001A0AA4"/>
    <w:rsid w:val="001B3CDB"/>
    <w:rsid w:val="001D350A"/>
    <w:rsid w:val="001E4DD0"/>
    <w:rsid w:val="001E6BA7"/>
    <w:rsid w:val="0020702B"/>
    <w:rsid w:val="0022495B"/>
    <w:rsid w:val="00230E86"/>
    <w:rsid w:val="00276D8B"/>
    <w:rsid w:val="00290028"/>
    <w:rsid w:val="0029663E"/>
    <w:rsid w:val="002A52C0"/>
    <w:rsid w:val="002B73A0"/>
    <w:rsid w:val="002C08F2"/>
    <w:rsid w:val="002C2FB9"/>
    <w:rsid w:val="002D6167"/>
    <w:rsid w:val="003008B5"/>
    <w:rsid w:val="003036D4"/>
    <w:rsid w:val="003078A2"/>
    <w:rsid w:val="00325B19"/>
    <w:rsid w:val="00343F34"/>
    <w:rsid w:val="00360830"/>
    <w:rsid w:val="00362826"/>
    <w:rsid w:val="0036625B"/>
    <w:rsid w:val="003A451B"/>
    <w:rsid w:val="003A56CE"/>
    <w:rsid w:val="003B74C1"/>
    <w:rsid w:val="003C0EB6"/>
    <w:rsid w:val="003D02B6"/>
    <w:rsid w:val="003F2FA4"/>
    <w:rsid w:val="003F530B"/>
    <w:rsid w:val="00437D3F"/>
    <w:rsid w:val="00450110"/>
    <w:rsid w:val="0046471C"/>
    <w:rsid w:val="0047483A"/>
    <w:rsid w:val="00475E49"/>
    <w:rsid w:val="004928AF"/>
    <w:rsid w:val="00497284"/>
    <w:rsid w:val="004A5DFB"/>
    <w:rsid w:val="004B2C08"/>
    <w:rsid w:val="004B2C8D"/>
    <w:rsid w:val="004D0094"/>
    <w:rsid w:val="004D2498"/>
    <w:rsid w:val="004D2608"/>
    <w:rsid w:val="004E24FA"/>
    <w:rsid w:val="004E694D"/>
    <w:rsid w:val="004F5F64"/>
    <w:rsid w:val="004F685C"/>
    <w:rsid w:val="0051285C"/>
    <w:rsid w:val="005306E0"/>
    <w:rsid w:val="00531695"/>
    <w:rsid w:val="00531AD5"/>
    <w:rsid w:val="005415B8"/>
    <w:rsid w:val="00544B57"/>
    <w:rsid w:val="005539D5"/>
    <w:rsid w:val="00555AAB"/>
    <w:rsid w:val="005738FC"/>
    <w:rsid w:val="00586BD0"/>
    <w:rsid w:val="005A5FEA"/>
    <w:rsid w:val="005A62A2"/>
    <w:rsid w:val="005A70E5"/>
    <w:rsid w:val="005B1387"/>
    <w:rsid w:val="005C5946"/>
    <w:rsid w:val="005F607A"/>
    <w:rsid w:val="005F709A"/>
    <w:rsid w:val="00604217"/>
    <w:rsid w:val="00614136"/>
    <w:rsid w:val="006207E2"/>
    <w:rsid w:val="00626E50"/>
    <w:rsid w:val="00644EA3"/>
    <w:rsid w:val="0065709A"/>
    <w:rsid w:val="006732BA"/>
    <w:rsid w:val="0068199D"/>
    <w:rsid w:val="00695E4E"/>
    <w:rsid w:val="007264EF"/>
    <w:rsid w:val="007417BF"/>
    <w:rsid w:val="007B131A"/>
    <w:rsid w:val="007D2F14"/>
    <w:rsid w:val="007E7DC1"/>
    <w:rsid w:val="007F511A"/>
    <w:rsid w:val="00802B34"/>
    <w:rsid w:val="008056FF"/>
    <w:rsid w:val="00811B71"/>
    <w:rsid w:val="00812FF9"/>
    <w:rsid w:val="00820320"/>
    <w:rsid w:val="008205C6"/>
    <w:rsid w:val="00821BA9"/>
    <w:rsid w:val="00832218"/>
    <w:rsid w:val="00834987"/>
    <w:rsid w:val="00835590"/>
    <w:rsid w:val="00845D37"/>
    <w:rsid w:val="008573FC"/>
    <w:rsid w:val="00870D7E"/>
    <w:rsid w:val="00871E0A"/>
    <w:rsid w:val="008774FB"/>
    <w:rsid w:val="008806F4"/>
    <w:rsid w:val="00882DC3"/>
    <w:rsid w:val="008976CA"/>
    <w:rsid w:val="008B2BEF"/>
    <w:rsid w:val="008C021F"/>
    <w:rsid w:val="008C2A2B"/>
    <w:rsid w:val="008C6F75"/>
    <w:rsid w:val="008D5F9F"/>
    <w:rsid w:val="008D6E97"/>
    <w:rsid w:val="008F0855"/>
    <w:rsid w:val="00904DA8"/>
    <w:rsid w:val="00907376"/>
    <w:rsid w:val="009163F5"/>
    <w:rsid w:val="00932BB7"/>
    <w:rsid w:val="00962141"/>
    <w:rsid w:val="00966664"/>
    <w:rsid w:val="0098101F"/>
    <w:rsid w:val="009B7CF2"/>
    <w:rsid w:val="009F49AE"/>
    <w:rsid w:val="009F7708"/>
    <w:rsid w:val="00A042D1"/>
    <w:rsid w:val="00A07672"/>
    <w:rsid w:val="00A10F10"/>
    <w:rsid w:val="00A136C8"/>
    <w:rsid w:val="00A22122"/>
    <w:rsid w:val="00A63F04"/>
    <w:rsid w:val="00A713E9"/>
    <w:rsid w:val="00A74C13"/>
    <w:rsid w:val="00A8744E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504FC"/>
    <w:rsid w:val="00B63507"/>
    <w:rsid w:val="00BB7B28"/>
    <w:rsid w:val="00BD222E"/>
    <w:rsid w:val="00C14922"/>
    <w:rsid w:val="00C162A1"/>
    <w:rsid w:val="00C21181"/>
    <w:rsid w:val="00C24B96"/>
    <w:rsid w:val="00C2567E"/>
    <w:rsid w:val="00C36972"/>
    <w:rsid w:val="00C37193"/>
    <w:rsid w:val="00CA1A2F"/>
    <w:rsid w:val="00CB5F7B"/>
    <w:rsid w:val="00CD6587"/>
    <w:rsid w:val="00CE3F3D"/>
    <w:rsid w:val="00CE6C4F"/>
    <w:rsid w:val="00D0773A"/>
    <w:rsid w:val="00D15A6F"/>
    <w:rsid w:val="00D24B69"/>
    <w:rsid w:val="00D33D07"/>
    <w:rsid w:val="00D63E1A"/>
    <w:rsid w:val="00D879EE"/>
    <w:rsid w:val="00D944C9"/>
    <w:rsid w:val="00DA55EE"/>
    <w:rsid w:val="00DB64BA"/>
    <w:rsid w:val="00DD657B"/>
    <w:rsid w:val="00E07075"/>
    <w:rsid w:val="00E10587"/>
    <w:rsid w:val="00E30BB9"/>
    <w:rsid w:val="00E367B5"/>
    <w:rsid w:val="00E41286"/>
    <w:rsid w:val="00E66AC2"/>
    <w:rsid w:val="00E76924"/>
    <w:rsid w:val="00E935A2"/>
    <w:rsid w:val="00E97538"/>
    <w:rsid w:val="00EA6B11"/>
    <w:rsid w:val="00EB0085"/>
    <w:rsid w:val="00EB7457"/>
    <w:rsid w:val="00EB74CE"/>
    <w:rsid w:val="00EC032C"/>
    <w:rsid w:val="00ED42C5"/>
    <w:rsid w:val="00ED61F4"/>
    <w:rsid w:val="00EE2F17"/>
    <w:rsid w:val="00F024ED"/>
    <w:rsid w:val="00F04EA3"/>
    <w:rsid w:val="00F152C1"/>
    <w:rsid w:val="00F21EB3"/>
    <w:rsid w:val="00F234B1"/>
    <w:rsid w:val="00F539F2"/>
    <w:rsid w:val="00F7556D"/>
    <w:rsid w:val="00F94B91"/>
    <w:rsid w:val="00F97F7F"/>
    <w:rsid w:val="00FB26CF"/>
    <w:rsid w:val="00FC43D3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4112ED1"/>
  <w15:docId w15:val="{4910D5D5-0B68-405D-ABC4-A7C8C0B4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DF435-775A-44D8-9898-240150057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371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Kolarčíková Eva, Ing.</cp:lastModifiedBy>
  <cp:revision>26</cp:revision>
  <cp:lastPrinted>2011-01-11T13:57:00Z</cp:lastPrinted>
  <dcterms:created xsi:type="dcterms:W3CDTF">2020-10-20T11:38:00Z</dcterms:created>
  <dcterms:modified xsi:type="dcterms:W3CDTF">2025-02-14T11:41:00Z</dcterms:modified>
</cp:coreProperties>
</file>